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20B" w:rsidRDefault="0071220B">
      <w:pPr>
        <w:rPr>
          <w:b/>
        </w:rPr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815FE" w:rsidRDefault="005815FE">
      <w:pPr>
        <w:rPr>
          <w:b/>
        </w:rPr>
      </w:pPr>
    </w:p>
    <w:p w:rsidR="0071220B" w:rsidRDefault="005815FE">
      <w:pPr>
        <w:rPr>
          <w:b/>
        </w:rPr>
      </w:pPr>
      <w:r>
        <w:rPr>
          <w:b/>
        </w:rPr>
        <w:t>Design considerations for VDES</w:t>
      </w:r>
    </w:p>
    <w:p w:rsidR="0071220B" w:rsidRPr="005815FE" w:rsidRDefault="0071220B">
      <w:r w:rsidRPr="005815FE">
        <w:t xml:space="preserve">This document is a compilation of ideas expressed at WG3+4 intersessional meeting in </w:t>
      </w:r>
      <w:proofErr w:type="spellStart"/>
      <w:r w:rsidRPr="005815FE">
        <w:t>Sait</w:t>
      </w:r>
      <w:proofErr w:type="spellEnd"/>
      <w:r w:rsidRPr="005815FE">
        <w:t xml:space="preserve"> </w:t>
      </w:r>
      <w:proofErr w:type="spellStart"/>
      <w:r w:rsidRPr="005815FE">
        <w:t>Germain</w:t>
      </w:r>
      <w:proofErr w:type="spellEnd"/>
      <w:r w:rsidRPr="005815FE">
        <w:t xml:space="preserve"> </w:t>
      </w:r>
      <w:proofErr w:type="spellStart"/>
      <w:r w:rsidRPr="005815FE">
        <w:t>en</w:t>
      </w:r>
      <w:proofErr w:type="spellEnd"/>
      <w:r w:rsidRPr="005815FE">
        <w:t xml:space="preserve"> </w:t>
      </w:r>
      <w:proofErr w:type="spellStart"/>
      <w:r w:rsidRPr="005815FE">
        <w:t>Laye</w:t>
      </w:r>
      <w:proofErr w:type="spellEnd"/>
      <w:r w:rsidRPr="005815FE">
        <w:t xml:space="preserve"> 14.03.31-14.04.04</w:t>
      </w:r>
      <w:ins w:id="1" w:author="Bober" w:date="2014-10-15T16:56:00Z">
        <w:r w:rsidR="00512C83">
          <w:t xml:space="preserve">  </w:t>
        </w:r>
      </w:ins>
      <w:ins w:id="2" w:author="Bober" w:date="2014-10-15T17:00:00Z">
        <w:r w:rsidR="00512C83">
          <w:t xml:space="preserve"> and amended at ENAV 15, </w:t>
        </w:r>
      </w:ins>
      <w:ins w:id="3" w:author="Bober" w:date="2014-10-15T16:56:00Z">
        <w:r w:rsidR="00512C83">
          <w:t>1</w:t>
        </w:r>
      </w:ins>
      <w:ins w:id="4" w:author="Bober" w:date="2014-10-15T17:01:00Z">
        <w:r w:rsidR="00512C83">
          <w:t>6th</w:t>
        </w:r>
      </w:ins>
      <w:ins w:id="5" w:author="Bober" w:date="2014-10-15T16:56:00Z">
        <w:r w:rsidR="009C4A07">
          <w:t xml:space="preserve"> October 2014</w:t>
        </w:r>
      </w:ins>
    </w:p>
    <w:p w:rsidR="0066730F" w:rsidRDefault="00077A13">
      <w:r>
        <w:t>Assuming Channel Plan A</w:t>
      </w:r>
    </w:p>
    <w:p w:rsidR="00720289" w:rsidRPr="00512C83" w:rsidRDefault="009C4A07">
      <w:pPr>
        <w:rPr>
          <w:ins w:id="6" w:author="Bober" w:date="2014-10-14T15:07:00Z"/>
          <w:b/>
          <w:rPrChange w:id="7" w:author="Bober" w:date="2014-10-15T17:03:00Z">
            <w:rPr>
              <w:ins w:id="8" w:author="Bober" w:date="2014-10-14T15:07:00Z"/>
            </w:rPr>
          </w:rPrChange>
        </w:rPr>
      </w:pPr>
      <w:ins w:id="9" w:author="Bober" w:date="2014-10-15T16:56:00Z">
        <w:r w:rsidRPr="00512C83">
          <w:rPr>
            <w:b/>
            <w:rPrChange w:id="10" w:author="Bober" w:date="2014-10-15T17:03:00Z">
              <w:rPr/>
            </w:rPrChange>
          </w:rPr>
          <w:t xml:space="preserve">1.) </w:t>
        </w:r>
      </w:ins>
      <w:r w:rsidR="00720289" w:rsidRPr="00512C83">
        <w:rPr>
          <w:b/>
          <w:rPrChange w:id="11" w:author="Bober" w:date="2014-10-15T17:03:00Z">
            <w:rPr/>
          </w:rPrChange>
        </w:rPr>
        <w:t>VDES Requirements:</w:t>
      </w:r>
      <w:ins w:id="12" w:author="Bober" w:date="2014-10-14T15:08:00Z">
        <w:r w:rsidR="00922E38" w:rsidRPr="00512C83">
          <w:rPr>
            <w:b/>
            <w:rPrChange w:id="13" w:author="Bober" w:date="2014-10-15T17:03:00Z">
              <w:rPr/>
            </w:rPrChange>
          </w:rPr>
          <w:t xml:space="preserve"> </w:t>
        </w:r>
      </w:ins>
    </w:p>
    <w:p w:rsidR="00922E38" w:rsidDel="009C4A07" w:rsidRDefault="00922E38">
      <w:pPr>
        <w:rPr>
          <w:del w:id="14" w:author="Bober" w:date="2014-10-15T16:56:00Z"/>
        </w:rPr>
      </w:pPr>
    </w:p>
    <w:p w:rsidR="00A272C7" w:rsidRDefault="00720289" w:rsidP="00A272C7">
      <w:pPr>
        <w:pStyle w:val="ListParagraph"/>
        <w:numPr>
          <w:ilvl w:val="0"/>
          <w:numId w:val="1"/>
        </w:numPr>
        <w:rPr>
          <w:ins w:id="15" w:author="Bober" w:date="2014-10-14T14:57:00Z"/>
        </w:rPr>
      </w:pPr>
      <w:r>
        <w:t>Shall protect AIS integrity for collision avoidance and identification purposes;</w:t>
      </w:r>
    </w:p>
    <w:p w:rsidR="00A272C7" w:rsidRDefault="00A272C7">
      <w:pPr>
        <w:pStyle w:val="ListParagraph"/>
        <w:numPr>
          <w:ilvl w:val="1"/>
          <w:numId w:val="1"/>
        </w:numPr>
        <w:rPr>
          <w:ins w:id="16" w:author="Bober" w:date="2014-10-14T14:58:00Z"/>
        </w:rPr>
        <w:pPrChange w:id="17" w:author="Bober" w:date="2014-10-14T14:58:00Z">
          <w:pPr>
            <w:pStyle w:val="ListParagraph"/>
            <w:numPr>
              <w:numId w:val="1"/>
            </w:numPr>
            <w:ind w:hanging="360"/>
          </w:pPr>
        </w:pPrChange>
      </w:pPr>
      <w:ins w:id="18" w:author="Bober" w:date="2014-10-14T14:57:00Z">
        <w:r>
          <w:t xml:space="preserve">Consider </w:t>
        </w:r>
      </w:ins>
      <w:ins w:id="19" w:author="Bober" w:date="2014-10-14T14:58:00Z">
        <w:r>
          <w:t xml:space="preserve">scheduled </w:t>
        </w:r>
      </w:ins>
      <w:ins w:id="20" w:author="Bober" w:date="2014-10-14T14:57:00Z">
        <w:r>
          <w:t>AIS t</w:t>
        </w:r>
      </w:ins>
      <w:ins w:id="21" w:author="Bober" w:date="2014-10-14T14:58:00Z">
        <w:r>
          <w:t>ransmissions</w:t>
        </w:r>
      </w:ins>
    </w:p>
    <w:p w:rsidR="00A272C7" w:rsidRDefault="00A272C7">
      <w:pPr>
        <w:pStyle w:val="ListParagraph"/>
        <w:numPr>
          <w:ilvl w:val="1"/>
          <w:numId w:val="1"/>
        </w:numPr>
        <w:rPr>
          <w:ins w:id="22" w:author="Bober" w:date="2014-10-14T15:01:00Z"/>
        </w:rPr>
        <w:pPrChange w:id="23" w:author="Bober" w:date="2014-10-14T14:58:00Z">
          <w:pPr>
            <w:pStyle w:val="ListParagraph"/>
            <w:numPr>
              <w:numId w:val="1"/>
            </w:numPr>
            <w:ind w:hanging="360"/>
          </w:pPr>
        </w:pPrChange>
      </w:pPr>
      <w:ins w:id="24" w:author="Bober" w:date="2014-10-14T14:59:00Z">
        <w:r>
          <w:t>Consider slot selection rules of AIS</w:t>
        </w:r>
      </w:ins>
      <w:ins w:id="25" w:author="Bober" w:date="2014-10-14T15:00:00Z">
        <w:r>
          <w:t xml:space="preserve"> </w:t>
        </w:r>
      </w:ins>
      <w:ins w:id="26" w:author="Bober" w:date="2014-10-14T15:01:00Z">
        <w:r>
          <w:t xml:space="preserve"> to avoid</w:t>
        </w:r>
      </w:ins>
      <w:ins w:id="27" w:author="Bober" w:date="2014-10-14T15:09:00Z">
        <w:r w:rsidR="00922E38">
          <w:t xml:space="preserve"> the</w:t>
        </w:r>
      </w:ins>
      <w:ins w:id="28" w:author="Bober" w:date="2014-10-14T15:01:00Z">
        <w:r>
          <w:t xml:space="preserve"> </w:t>
        </w:r>
      </w:ins>
      <w:ins w:id="29" w:author="Bober" w:date="2014-10-14T15:09:00Z">
        <w:r w:rsidR="00922E38">
          <w:t xml:space="preserve">loss of </w:t>
        </w:r>
      </w:ins>
      <w:ins w:id="30" w:author="Bober" w:date="2014-10-14T15:00:00Z">
        <w:r>
          <w:t>near targets</w:t>
        </w:r>
      </w:ins>
      <w:ins w:id="31" w:author="Bober" w:date="2014-10-14T15:01:00Z">
        <w:r>
          <w:t xml:space="preserve"> on AIS</w:t>
        </w:r>
      </w:ins>
    </w:p>
    <w:p w:rsidR="00A272C7" w:rsidRDefault="00A272C7">
      <w:pPr>
        <w:pStyle w:val="ListParagraph"/>
        <w:numPr>
          <w:ilvl w:val="1"/>
          <w:numId w:val="1"/>
        </w:numPr>
        <w:rPr>
          <w:ins w:id="32" w:author="Bober" w:date="2014-10-14T14:58:00Z"/>
        </w:rPr>
        <w:pPrChange w:id="33" w:author="Bober" w:date="2014-10-14T14:58:00Z">
          <w:pPr>
            <w:pStyle w:val="ListParagraph"/>
            <w:numPr>
              <w:numId w:val="1"/>
            </w:numPr>
            <w:ind w:hanging="360"/>
          </w:pPr>
        </w:pPrChange>
      </w:pPr>
      <w:ins w:id="34" w:author="Bober" w:date="2014-10-14T15:04:00Z">
        <w:r>
          <w:t xml:space="preserve">Similar </w:t>
        </w:r>
      </w:ins>
      <w:ins w:id="35" w:author="Bober" w:date="2014-10-14T15:05:00Z">
        <w:r>
          <w:t xml:space="preserve">service area </w:t>
        </w:r>
      </w:ins>
      <w:ins w:id="36" w:author="Bober" w:date="2014-10-14T15:06:00Z">
        <w:r>
          <w:t>as</w:t>
        </w:r>
      </w:ins>
      <w:ins w:id="37" w:author="Bober" w:date="2014-10-14T15:05:00Z">
        <w:r>
          <w:t xml:space="preserve"> </w:t>
        </w:r>
      </w:ins>
      <w:ins w:id="38" w:author="Bober" w:date="2014-10-14T15:04:00Z">
        <w:r>
          <w:t>AI</w:t>
        </w:r>
      </w:ins>
      <w:ins w:id="39" w:author="Bober" w:date="2014-10-14T15:05:00Z">
        <w:r>
          <w:t>S (</w:t>
        </w:r>
      </w:ins>
      <w:ins w:id="40" w:author="Bober" w:date="2014-10-14T15:06:00Z">
        <w:r>
          <w:t xml:space="preserve">power </w:t>
        </w:r>
      </w:ins>
      <w:ins w:id="41" w:author="Bober" w:date="2014-10-14T15:05:00Z">
        <w:r>
          <w:t>12.5 W, sensitivity)</w:t>
        </w:r>
      </w:ins>
    </w:p>
    <w:p w:rsidR="00A272C7" w:rsidRDefault="00A272C7" w:rsidP="00A272C7">
      <w:pPr>
        <w:pStyle w:val="ListParagraph"/>
        <w:numPr>
          <w:ilvl w:val="0"/>
          <w:numId w:val="1"/>
        </w:numPr>
      </w:pPr>
      <w:ins w:id="42" w:author="Bober" w:date="2014-10-14T14:57:00Z">
        <w:r>
          <w:t xml:space="preserve"> </w:t>
        </w:r>
      </w:ins>
    </w:p>
    <w:p w:rsidR="00A272C7" w:rsidRDefault="00720289" w:rsidP="00A272C7">
      <w:pPr>
        <w:pStyle w:val="ListParagraph"/>
        <w:numPr>
          <w:ilvl w:val="0"/>
          <w:numId w:val="1"/>
        </w:numPr>
        <w:rPr>
          <w:ins w:id="43" w:author="Bober" w:date="2014-10-14T15:07:00Z"/>
        </w:rPr>
      </w:pPr>
      <w:r>
        <w:t xml:space="preserve">The duty cycle of any given transmission </w:t>
      </w:r>
      <w:del w:id="44" w:author="Bober" w:date="2014-10-15T16:59:00Z">
        <w:r w:rsidDel="009C4A07">
          <w:delText>must</w:delText>
        </w:r>
      </w:del>
      <w:ins w:id="45" w:author="Bober" w:date="2014-10-15T16:59:00Z">
        <w:r w:rsidR="009C4A07">
          <w:t>shall</w:t>
        </w:r>
      </w:ins>
      <w:r>
        <w:t xml:space="preserve"> respect AIS and voice </w:t>
      </w:r>
      <w:proofErr w:type="spellStart"/>
      <w:r>
        <w:t>comms</w:t>
      </w:r>
      <w:proofErr w:type="spellEnd"/>
      <w:r>
        <w:t>;</w:t>
      </w:r>
    </w:p>
    <w:p w:rsidR="00922E38" w:rsidRDefault="00922E38" w:rsidP="00922E38">
      <w:pPr>
        <w:pStyle w:val="ListParagraph"/>
        <w:numPr>
          <w:ilvl w:val="1"/>
          <w:numId w:val="1"/>
        </w:numPr>
        <w:rPr>
          <w:ins w:id="46" w:author="Bober" w:date="2014-10-14T15:08:00Z"/>
        </w:rPr>
      </w:pPr>
      <w:ins w:id="47" w:author="Bober" w:date="2014-10-14T15:08:00Z">
        <w:r>
          <w:t xml:space="preserve">Limit </w:t>
        </w:r>
        <w:r w:rsidR="009C4A07">
          <w:t>length of</w:t>
        </w:r>
      </w:ins>
      <w:ins w:id="48" w:author="Bober" w:date="2014-10-15T16:57:00Z">
        <w:r w:rsidR="009C4A07">
          <w:t xml:space="preserve"> ASM and VDE</w:t>
        </w:r>
      </w:ins>
      <w:ins w:id="49" w:author="Bober" w:date="2014-10-14T15:08:00Z">
        <w:r>
          <w:t xml:space="preserve"> transmission</w:t>
        </w:r>
      </w:ins>
      <w:ins w:id="50" w:author="Bober" w:date="2014-10-15T16:58:00Z">
        <w:r w:rsidR="009C4A07">
          <w:t>s</w:t>
        </w:r>
      </w:ins>
      <w:ins w:id="51" w:author="Bober" w:date="2014-10-14T15:08:00Z">
        <w:r>
          <w:t xml:space="preserve"> </w:t>
        </w:r>
      </w:ins>
    </w:p>
    <w:p w:rsidR="00922E38" w:rsidRDefault="00922E38" w:rsidP="00922E38">
      <w:pPr>
        <w:pStyle w:val="ListParagraph"/>
        <w:numPr>
          <w:ilvl w:val="1"/>
          <w:numId w:val="1"/>
        </w:numPr>
        <w:rPr>
          <w:ins w:id="52" w:author="Bober" w:date="2014-10-14T15:08:00Z"/>
        </w:rPr>
      </w:pPr>
      <w:ins w:id="53" w:author="Bober" w:date="2014-10-14T15:08:00Z">
        <w:r>
          <w:t>Limit amount of ASM</w:t>
        </w:r>
      </w:ins>
      <w:ins w:id="54" w:author="Bober" w:date="2014-10-15T16:58:00Z">
        <w:r w:rsidR="009C4A07">
          <w:t xml:space="preserve"> and VDE</w:t>
        </w:r>
      </w:ins>
      <w:ins w:id="55" w:author="Bober" w:date="2014-10-14T15:08:00Z">
        <w:r>
          <w:t xml:space="preserve"> transmissions per minute (mobile, base station),</w:t>
        </w:r>
      </w:ins>
      <w:ins w:id="56" w:author="Bober" w:date="2014-10-15T16:58:00Z">
        <w:r w:rsidR="009C4A07">
          <w:br/>
        </w:r>
      </w:ins>
      <w:ins w:id="57" w:author="Bober" w:date="2014-10-14T15:08:00Z">
        <w:r>
          <w:t xml:space="preserve">maybe </w:t>
        </w:r>
      </w:ins>
      <w:ins w:id="58" w:author="Bober" w:date="2014-10-15T16:58:00Z">
        <w:r w:rsidR="009C4A07">
          <w:t xml:space="preserve">adapted </w:t>
        </w:r>
      </w:ins>
      <w:ins w:id="59" w:author="Bober" w:date="2014-10-14T15:08:00Z">
        <w:r>
          <w:t>dynamically</w:t>
        </w:r>
      </w:ins>
      <w:ins w:id="60" w:author="Bober" w:date="2014-10-15T16:58:00Z">
        <w:r w:rsidR="009C4A07">
          <w:t xml:space="preserve"> </w:t>
        </w:r>
      </w:ins>
      <w:ins w:id="61" w:author="Bober" w:date="2014-10-14T15:08:00Z">
        <w:r>
          <w:t xml:space="preserve"> depending on channel load</w:t>
        </w:r>
      </w:ins>
    </w:p>
    <w:p w:rsidR="00A272C7" w:rsidRDefault="00A272C7">
      <w:pPr>
        <w:pStyle w:val="ListParagraph"/>
        <w:numPr>
          <w:ilvl w:val="1"/>
          <w:numId w:val="1"/>
        </w:numPr>
        <w:pPrChange w:id="62" w:author="Bober" w:date="2014-10-14T15:07:00Z">
          <w:pPr>
            <w:pStyle w:val="ListParagraph"/>
            <w:numPr>
              <w:numId w:val="1"/>
            </w:numPr>
            <w:ind w:hanging="360"/>
          </w:pPr>
        </w:pPrChange>
      </w:pPr>
      <w:ins w:id="63" w:author="Bober" w:date="2014-10-14T15:07:00Z">
        <w:r>
          <w:br/>
        </w:r>
      </w:ins>
    </w:p>
    <w:p w:rsidR="003D18A1" w:rsidRDefault="003D18A1" w:rsidP="003D18A1">
      <w:pPr>
        <w:pStyle w:val="ListParagraph"/>
        <w:numPr>
          <w:ilvl w:val="0"/>
          <w:numId w:val="1"/>
        </w:numPr>
        <w:rPr>
          <w:ins w:id="64" w:author="Bober" w:date="2014-10-14T15:10:00Z"/>
        </w:rPr>
      </w:pPr>
      <w:r>
        <w:t xml:space="preserve">The transition period between having a VDES service and capabilities available on ships </w:t>
      </w:r>
      <w:del w:id="65" w:author="Bober" w:date="2014-10-15T17:00:00Z">
        <w:r w:rsidDel="009C4A07">
          <w:delText>must</w:delText>
        </w:r>
      </w:del>
      <w:ins w:id="66" w:author="Bober" w:date="2014-10-15T17:00:00Z">
        <w:r w:rsidR="009C4A07">
          <w:t xml:space="preserve"> shall</w:t>
        </w:r>
      </w:ins>
      <w:r>
        <w:t xml:space="preserve"> be carefully considered;</w:t>
      </w:r>
    </w:p>
    <w:p w:rsidR="00922E38" w:rsidRDefault="00922E38">
      <w:pPr>
        <w:pStyle w:val="ListParagraph"/>
        <w:numPr>
          <w:ilvl w:val="1"/>
          <w:numId w:val="1"/>
        </w:numPr>
        <w:rPr>
          <w:ins w:id="67" w:author="Bober" w:date="2014-10-16T11:23:00Z"/>
        </w:rPr>
        <w:pPrChange w:id="68" w:author="Bober" w:date="2014-10-14T15:10:00Z">
          <w:pPr>
            <w:pStyle w:val="ListParagraph"/>
            <w:numPr>
              <w:numId w:val="1"/>
            </w:numPr>
            <w:ind w:hanging="360"/>
          </w:pPr>
        </w:pPrChange>
      </w:pPr>
      <w:ins w:id="69" w:author="Bober" w:date="2014-10-14T15:11:00Z">
        <w:r>
          <w:t xml:space="preserve">Existing AIS equipment </w:t>
        </w:r>
        <w:r w:rsidR="009C4A07">
          <w:t>may not receive on ASM</w:t>
        </w:r>
        <w:r>
          <w:t xml:space="preserve"> and </w:t>
        </w:r>
      </w:ins>
      <w:ins w:id="70" w:author="Bober" w:date="2014-10-15T16:59:00Z">
        <w:r w:rsidR="009C4A07">
          <w:t>VDE</w:t>
        </w:r>
      </w:ins>
    </w:p>
    <w:p w:rsidR="00B7467F" w:rsidRDefault="00B7467F">
      <w:pPr>
        <w:pStyle w:val="ListParagraph"/>
        <w:numPr>
          <w:ilvl w:val="1"/>
          <w:numId w:val="1"/>
        </w:numPr>
        <w:pPrChange w:id="71" w:author="Bober" w:date="2014-10-14T15:10:00Z">
          <w:pPr>
            <w:pStyle w:val="ListParagraph"/>
            <w:numPr>
              <w:numId w:val="1"/>
            </w:numPr>
            <w:ind w:hanging="360"/>
          </w:pPr>
        </w:pPrChange>
      </w:pPr>
      <w:ins w:id="72" w:author="Bober" w:date="2014-10-16T11:24:00Z">
        <w:r>
          <w:t>interference with current VHF voice</w:t>
        </w:r>
      </w:ins>
      <w:ins w:id="73" w:author="Bober" w:date="2014-10-16T11:25:00Z">
        <w:r>
          <w:t xml:space="preserve"> communications</w:t>
        </w:r>
      </w:ins>
    </w:p>
    <w:p w:rsidR="003D18A1" w:rsidRDefault="003D18A1" w:rsidP="003D18A1">
      <w:pPr>
        <w:pStyle w:val="ListParagraph"/>
      </w:pPr>
    </w:p>
    <w:p w:rsidR="00077A13" w:rsidRDefault="00077A13">
      <w:r>
        <w:t>There will be a transition period where ASMs will be on AIS and/or ASM;</w:t>
      </w:r>
    </w:p>
    <w:p w:rsidR="00512C83" w:rsidRPr="00512C83" w:rsidRDefault="00512C83">
      <w:pPr>
        <w:rPr>
          <w:ins w:id="74" w:author="Bober" w:date="2014-10-15T17:03:00Z"/>
          <w:b/>
          <w:rPrChange w:id="75" w:author="Bober" w:date="2014-10-15T17:03:00Z">
            <w:rPr>
              <w:ins w:id="76" w:author="Bober" w:date="2014-10-15T17:03:00Z"/>
            </w:rPr>
          </w:rPrChange>
        </w:rPr>
      </w:pPr>
      <w:ins w:id="77" w:author="Bober" w:date="2014-10-15T17:03:00Z">
        <w:r w:rsidRPr="00512C83">
          <w:rPr>
            <w:b/>
            <w:rPrChange w:id="78" w:author="Bober" w:date="2014-10-15T17:03:00Z">
              <w:rPr/>
            </w:rPrChange>
          </w:rPr>
          <w:t>2.) ASM Requirements</w:t>
        </w:r>
      </w:ins>
    </w:p>
    <w:p w:rsidR="00077A13" w:rsidRDefault="00077A13">
      <w:r>
        <w:t>ASM Channels shall, to the extent that is practical, support a</w:t>
      </w:r>
      <w:r w:rsidR="004F563A">
        <w:t>ll application specific message</w:t>
      </w:r>
      <w:r>
        <w:t xml:space="preserve"> (ASM</w:t>
      </w:r>
      <w:r w:rsidR="004F563A">
        <w:t>) formats</w:t>
      </w:r>
      <w:r>
        <w:t>:</w:t>
      </w:r>
    </w:p>
    <w:p w:rsidR="00077A13" w:rsidRDefault="00077A13" w:rsidP="00077A13">
      <w:pPr>
        <w:pStyle w:val="ListParagraph"/>
        <w:numPr>
          <w:ilvl w:val="0"/>
          <w:numId w:val="1"/>
        </w:numPr>
      </w:pPr>
      <w:r>
        <w:t>Shall protect AIS integrity for collision avoidance and identification purposes;</w:t>
      </w:r>
    </w:p>
    <w:p w:rsidR="006F56A4" w:rsidRDefault="006F56A4" w:rsidP="00077A13">
      <w:pPr>
        <w:pStyle w:val="ListParagraph"/>
        <w:numPr>
          <w:ilvl w:val="0"/>
          <w:numId w:val="1"/>
        </w:numPr>
      </w:pPr>
      <w:r>
        <w:t>Shall protect AIS integrity for shore side monitoring and control purposes (cargo type, etc.);</w:t>
      </w:r>
    </w:p>
    <w:p w:rsidR="00077A13" w:rsidRDefault="00077A13" w:rsidP="00077A13">
      <w:pPr>
        <w:pStyle w:val="ListParagraph"/>
        <w:numPr>
          <w:ilvl w:val="0"/>
          <w:numId w:val="1"/>
        </w:numPr>
      </w:pPr>
      <w:r>
        <w:t xml:space="preserve">The duty cycle of any given ASM transmission must </w:t>
      </w:r>
      <w:r w:rsidR="00146AB1">
        <w:t xml:space="preserve">respect AIS and voice </w:t>
      </w:r>
      <w:proofErr w:type="spellStart"/>
      <w:r w:rsidR="00146AB1">
        <w:t>comms</w:t>
      </w:r>
      <w:proofErr w:type="spellEnd"/>
      <w:r w:rsidR="00146AB1">
        <w:t>, and if practical VDE;</w:t>
      </w:r>
      <w:r w:rsidR="004F563A">
        <w:t xml:space="preserve"> </w:t>
      </w:r>
    </w:p>
    <w:p w:rsidR="004F563A" w:rsidRDefault="004F563A" w:rsidP="00077A13">
      <w:pPr>
        <w:pStyle w:val="ListParagraph"/>
        <w:numPr>
          <w:ilvl w:val="0"/>
          <w:numId w:val="1"/>
        </w:numPr>
      </w:pPr>
      <w:r>
        <w:t>The ASM modulation may be variant on a per slot basis;</w:t>
      </w:r>
      <w:ins w:id="79" w:author="Bober" w:date="2014-10-15T16:20:00Z">
        <w:r w:rsidR="0069167D">
          <w:t xml:space="preserve"> (one modulation scheme </w:t>
        </w:r>
      </w:ins>
      <w:ins w:id="80" w:author="Bober" w:date="2014-10-15T16:33:00Z">
        <w:r w:rsidR="00B06640">
          <w:t>for ASM only</w:t>
        </w:r>
      </w:ins>
      <w:ins w:id="81" w:author="Bober" w:date="2014-10-15T16:20:00Z">
        <w:r w:rsidR="0069167D">
          <w:t>)</w:t>
        </w:r>
      </w:ins>
    </w:p>
    <w:p w:rsidR="004F563A" w:rsidRDefault="004F563A" w:rsidP="00077A13">
      <w:pPr>
        <w:pStyle w:val="ListParagraph"/>
        <w:numPr>
          <w:ilvl w:val="0"/>
          <w:numId w:val="1"/>
        </w:numPr>
      </w:pPr>
      <w:r>
        <w:t>The ASM shall use an efficient modulation scheme, not necessarily GMSK;</w:t>
      </w:r>
    </w:p>
    <w:p w:rsidR="004F563A" w:rsidRDefault="004F563A" w:rsidP="00077A13">
      <w:pPr>
        <w:pStyle w:val="ListParagraph"/>
        <w:numPr>
          <w:ilvl w:val="0"/>
          <w:numId w:val="1"/>
        </w:numPr>
      </w:pPr>
      <w:r>
        <w:lastRenderedPageBreak/>
        <w:t>The ASM shall provide a robust link, e.g. FEC;</w:t>
      </w:r>
    </w:p>
    <w:p w:rsidR="004F563A" w:rsidRDefault="00146AB1" w:rsidP="00077A13">
      <w:pPr>
        <w:pStyle w:val="ListParagraph"/>
        <w:numPr>
          <w:ilvl w:val="0"/>
          <w:numId w:val="1"/>
        </w:numPr>
      </w:pPr>
      <w:r>
        <w:t>The ASM shall support differentiated priority of message transmissions as described in the GMDSS;</w:t>
      </w:r>
      <w:ins w:id="82" w:author="Bober" w:date="2014-10-14T15:19:00Z">
        <w:r w:rsidR="002D7EBB">
          <w:t xml:space="preserve"> </w:t>
        </w:r>
      </w:ins>
    </w:p>
    <w:p w:rsidR="00146AB1" w:rsidRDefault="00146AB1" w:rsidP="00077A13">
      <w:pPr>
        <w:pStyle w:val="ListParagraph"/>
        <w:numPr>
          <w:ilvl w:val="0"/>
          <w:numId w:val="1"/>
        </w:numPr>
      </w:pPr>
      <w:r>
        <w:t>All ASM transmissions must have a unique identity (MMSI, MAC, etc.);</w:t>
      </w:r>
      <w:ins w:id="83" w:author="Bober" w:date="2014-10-15T16:43:00Z">
        <w:r w:rsidR="00081C84">
          <w:t xml:space="preserve"> </w:t>
        </w:r>
      </w:ins>
    </w:p>
    <w:p w:rsidR="00146AB1" w:rsidRDefault="00146AB1" w:rsidP="00077A13">
      <w:pPr>
        <w:pStyle w:val="ListParagraph"/>
        <w:numPr>
          <w:ilvl w:val="0"/>
          <w:numId w:val="1"/>
        </w:numPr>
      </w:pPr>
      <w:r>
        <w:t>The ASM should</w:t>
      </w:r>
      <w:r w:rsidR="00E40D6A">
        <w:t xml:space="preserve"> maximize, to the extent that is practical,</w:t>
      </w:r>
      <w:r>
        <w:t xml:space="preserve"> satellite reception;</w:t>
      </w:r>
      <w:ins w:id="84" w:author="Bober" w:date="2014-10-14T15:23:00Z">
        <w:r w:rsidR="002D7EBB">
          <w:t xml:space="preserve"> (e.g. FEC)</w:t>
        </w:r>
      </w:ins>
    </w:p>
    <w:p w:rsidR="00E40D6A" w:rsidRDefault="00E40D6A" w:rsidP="00077A13">
      <w:pPr>
        <w:pStyle w:val="ListParagraph"/>
        <w:numPr>
          <w:ilvl w:val="0"/>
          <w:numId w:val="1"/>
        </w:numPr>
        <w:rPr>
          <w:ins w:id="85" w:author="Bober" w:date="2014-10-14T15:27:00Z"/>
        </w:rPr>
      </w:pPr>
      <w:r>
        <w:t xml:space="preserve">The ASM channels do not </w:t>
      </w:r>
      <w:del w:id="86" w:author="Bober" w:date="2014-10-14T15:25:00Z">
        <w:r w:rsidDel="002D7EBB">
          <w:delText xml:space="preserve">necessarily </w:delText>
        </w:r>
      </w:del>
      <w:r>
        <w:t>need to duplicate transmissions on both channels</w:t>
      </w:r>
      <w:ins w:id="87" w:author="Bober" w:date="2014-10-14T15:28:00Z">
        <w:r w:rsidR="001466DF">
          <w:t xml:space="preserve">, two independent </w:t>
        </w:r>
      </w:ins>
      <w:ins w:id="88" w:author="Bober" w:date="2014-10-14T15:29:00Z">
        <w:r w:rsidR="001466DF">
          <w:t xml:space="preserve">data </w:t>
        </w:r>
      </w:ins>
      <w:ins w:id="89" w:author="Bober" w:date="2014-10-14T15:28:00Z">
        <w:r w:rsidR="001466DF">
          <w:t>channels</w:t>
        </w:r>
      </w:ins>
      <w:r>
        <w:t>;</w:t>
      </w:r>
    </w:p>
    <w:p w:rsidR="001466DF" w:rsidRDefault="003D18A1" w:rsidP="00077A13">
      <w:pPr>
        <w:pStyle w:val="ListParagraph"/>
        <w:numPr>
          <w:ilvl w:val="0"/>
          <w:numId w:val="1"/>
        </w:numPr>
        <w:rPr>
          <w:ins w:id="90" w:author="Bober" w:date="2014-10-14T15:29:00Z"/>
        </w:rPr>
      </w:pPr>
      <w:r>
        <w:t xml:space="preserve">It shall be possible to manage the capacity and use of the ASM channels </w:t>
      </w:r>
      <w:r w:rsidR="006F56A4">
        <w:t>from shore side;</w:t>
      </w:r>
    </w:p>
    <w:p w:rsidR="001466DF" w:rsidRDefault="001466DF">
      <w:pPr>
        <w:pStyle w:val="ListParagraph"/>
        <w:numPr>
          <w:ilvl w:val="1"/>
          <w:numId w:val="1"/>
        </w:numPr>
        <w:rPr>
          <w:ins w:id="91" w:author="Bober" w:date="2014-10-14T15:32:00Z"/>
        </w:rPr>
        <w:pPrChange w:id="92" w:author="Bober" w:date="2014-10-14T15:30:00Z">
          <w:pPr>
            <w:pStyle w:val="ListParagraph"/>
            <w:numPr>
              <w:numId w:val="1"/>
            </w:numPr>
            <w:ind w:hanging="360"/>
          </w:pPr>
        </w:pPrChange>
      </w:pPr>
      <w:ins w:id="93" w:author="Bober" w:date="2014-10-14T15:31:00Z">
        <w:r>
          <w:t xml:space="preserve">Set limits for </w:t>
        </w:r>
      </w:ins>
      <w:ins w:id="94" w:author="Bober" w:date="2014-10-15T16:44:00Z">
        <w:r w:rsidR="00081C84">
          <w:t xml:space="preserve">amount of </w:t>
        </w:r>
      </w:ins>
      <w:ins w:id="95" w:author="Bober" w:date="2014-10-14T15:31:00Z">
        <w:r>
          <w:t xml:space="preserve">ASM </w:t>
        </w:r>
      </w:ins>
      <w:ins w:id="96" w:author="Bober" w:date="2014-10-15T16:44:00Z">
        <w:r w:rsidR="00081C84">
          <w:t>messages per</w:t>
        </w:r>
      </w:ins>
      <w:ins w:id="97" w:author="Bober" w:date="2014-10-14T15:31:00Z">
        <w:r>
          <w:t xml:space="preserve"> ASM channel per unit, </w:t>
        </w:r>
      </w:ins>
    </w:p>
    <w:p w:rsidR="001466DF" w:rsidRDefault="001466DF">
      <w:pPr>
        <w:pStyle w:val="ListParagraph"/>
        <w:numPr>
          <w:ilvl w:val="1"/>
          <w:numId w:val="1"/>
        </w:numPr>
        <w:rPr>
          <w:ins w:id="98" w:author="Bober" w:date="2014-10-15T16:44:00Z"/>
        </w:rPr>
        <w:pPrChange w:id="99" w:author="Bober" w:date="2014-10-14T15:30:00Z">
          <w:pPr>
            <w:pStyle w:val="ListParagraph"/>
            <w:numPr>
              <w:numId w:val="1"/>
            </w:numPr>
            <w:ind w:hanging="360"/>
          </w:pPr>
        </w:pPrChange>
      </w:pPr>
      <w:ins w:id="100" w:author="Bober" w:date="2014-10-14T15:32:00Z">
        <w:r>
          <w:t>Different limits for different ASM 1 and ASM 2</w:t>
        </w:r>
      </w:ins>
    </w:p>
    <w:p w:rsidR="00081C84" w:rsidRDefault="00081C84">
      <w:pPr>
        <w:pStyle w:val="ListParagraph"/>
        <w:numPr>
          <w:ilvl w:val="1"/>
          <w:numId w:val="1"/>
        </w:numPr>
        <w:rPr>
          <w:ins w:id="101" w:author="Bober" w:date="2014-10-14T15:31:00Z"/>
        </w:rPr>
        <w:pPrChange w:id="102" w:author="Bober" w:date="2014-10-14T15:30:00Z">
          <w:pPr>
            <w:pStyle w:val="ListParagraph"/>
            <w:numPr>
              <w:numId w:val="1"/>
            </w:numPr>
            <w:ind w:hanging="360"/>
          </w:pPr>
        </w:pPrChange>
      </w:pPr>
      <w:ins w:id="103" w:author="Bober" w:date="2014-10-15T16:44:00Z">
        <w:r>
          <w:t xml:space="preserve">Allow for reservation of slots </w:t>
        </w:r>
      </w:ins>
    </w:p>
    <w:p w:rsidR="00915AC2" w:rsidRDefault="00F152BA" w:rsidP="00915AC2">
      <w:pPr>
        <w:pStyle w:val="ListParagraph"/>
        <w:numPr>
          <w:ilvl w:val="0"/>
          <w:numId w:val="1"/>
        </w:numPr>
      </w:pPr>
      <w:r>
        <w:t>The ASM link shall support a maximum control range of TBD</w:t>
      </w:r>
      <w:r w:rsidR="00915AC2">
        <w:t xml:space="preserve"> with considerations for authentication;</w:t>
      </w:r>
      <w:ins w:id="104" w:author="Bober" w:date="2014-10-15T16:45:00Z">
        <w:r w:rsidR="00F452F1">
          <w:t xml:space="preserve"> </w:t>
        </w:r>
      </w:ins>
    </w:p>
    <w:p w:rsidR="00F152BA" w:rsidRDefault="00F152BA" w:rsidP="00F152BA">
      <w:pPr>
        <w:pStyle w:val="ListParagraph"/>
        <w:numPr>
          <w:ilvl w:val="0"/>
          <w:numId w:val="1"/>
        </w:numPr>
      </w:pPr>
      <w:r>
        <w:t>The ASM link may support at a minimum line of sight communications;</w:t>
      </w:r>
      <w:ins w:id="105" w:author="Bober" w:date="2014-10-15T16:47:00Z">
        <w:r w:rsidR="00F452F1">
          <w:t xml:space="preserve"> </w:t>
        </w:r>
      </w:ins>
    </w:p>
    <w:p w:rsidR="00F152BA" w:rsidRDefault="009C4A07" w:rsidP="00077A13">
      <w:pPr>
        <w:pStyle w:val="ListParagraph"/>
        <w:numPr>
          <w:ilvl w:val="0"/>
          <w:numId w:val="1"/>
        </w:numPr>
      </w:pPr>
      <w:ins w:id="106" w:author="Bober" w:date="2014-10-15T16:55:00Z">
        <w:r>
          <w:t>Synchronisation: either UTC direct or derived from received AIS messages.</w:t>
        </w:r>
      </w:ins>
    </w:p>
    <w:p w:rsidR="00720289" w:rsidRDefault="00720289" w:rsidP="00720289"/>
    <w:p w:rsidR="00720289" w:rsidRDefault="008B6D98" w:rsidP="00720289">
      <w:ins w:id="107" w:author="Bober" w:date="2014-10-15T17:04:00Z">
        <w:r>
          <w:rPr>
            <w:b/>
          </w:rPr>
          <w:t xml:space="preserve">3.) </w:t>
        </w:r>
      </w:ins>
      <w:proofErr w:type="spellStart"/>
      <w:r w:rsidR="00720289" w:rsidRPr="008B6D98">
        <w:rPr>
          <w:b/>
          <w:rPrChange w:id="108" w:author="Bober" w:date="2014-10-15T17:04:00Z">
            <w:rPr/>
          </w:rPrChange>
        </w:rPr>
        <w:t>VDE</w:t>
      </w:r>
      <w:del w:id="109" w:author="Bober" w:date="2014-10-15T17:03:00Z">
        <w:r w:rsidR="00720289" w:rsidRPr="008B6D98" w:rsidDel="008B6D98">
          <w:rPr>
            <w:b/>
            <w:rPrChange w:id="110" w:author="Bober" w:date="2014-10-15T17:04:00Z">
              <w:rPr/>
            </w:rPrChange>
          </w:rPr>
          <w:delText xml:space="preserve"> </w:delText>
        </w:r>
      </w:del>
      <w:proofErr w:type="gramStart"/>
      <w:ins w:id="111" w:author="Bober" w:date="2014-10-15T17:03:00Z">
        <w:r w:rsidRPr="008B6D98">
          <w:rPr>
            <w:b/>
            <w:rPrChange w:id="112" w:author="Bober" w:date="2014-10-15T17:04:00Z">
              <w:rPr/>
            </w:rPrChange>
          </w:rPr>
          <w:t>Requirements</w:t>
        </w:r>
        <w:proofErr w:type="spellEnd"/>
        <w:r w:rsidRPr="008B6D98">
          <w:rPr>
            <w:b/>
            <w:rPrChange w:id="113" w:author="Bober" w:date="2014-10-15T17:04:00Z">
              <w:rPr/>
            </w:rPrChange>
          </w:rPr>
          <w:t xml:space="preserve"> </w:t>
        </w:r>
      </w:ins>
      <w:proofErr w:type="gramEnd"/>
      <w:del w:id="114" w:author="Bober" w:date="2014-10-15T17:03:00Z">
        <w:r w:rsidR="00720289" w:rsidDel="008B6D98">
          <w:delText xml:space="preserve">channels </w:delText>
        </w:r>
        <w:r w:rsidR="00434F3D" w:rsidDel="008B6D98">
          <w:delText>considerations</w:delText>
        </w:r>
      </w:del>
      <w:r w:rsidR="00720289">
        <w:t>: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>The VDE shall support differentiated priority of message transmissions as described in the GMDSS;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>The VDE shall provide a robust link, e.g. FEC;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 xml:space="preserve">The VDE </w:t>
      </w:r>
      <w:r w:rsidR="00434F3D">
        <w:t xml:space="preserve">medium access schemes and </w:t>
      </w:r>
      <w:r>
        <w:t>waveform may include multiple modulation and encoding schemes as dictated by the link requirements;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 xml:space="preserve">The VDE </w:t>
      </w:r>
      <w:r w:rsidR="00434F3D">
        <w:t>shore side may support full duplex operation;</w:t>
      </w:r>
    </w:p>
    <w:p w:rsidR="00434F3D" w:rsidRDefault="00434F3D" w:rsidP="00720289">
      <w:pPr>
        <w:pStyle w:val="ListParagraph"/>
        <w:numPr>
          <w:ilvl w:val="0"/>
          <w:numId w:val="1"/>
        </w:numPr>
      </w:pPr>
      <w:r>
        <w:t>The VDE shall support semi duplex operation;</w:t>
      </w:r>
    </w:p>
    <w:p w:rsidR="00434F3D" w:rsidRDefault="00434F3D" w:rsidP="00720289">
      <w:pPr>
        <w:pStyle w:val="ListParagraph"/>
        <w:numPr>
          <w:ilvl w:val="0"/>
          <w:numId w:val="1"/>
        </w:numPr>
      </w:pPr>
      <w:r>
        <w:t>The VDE shall support a satellite sharing scheme (freq. and/or time);</w:t>
      </w:r>
    </w:p>
    <w:p w:rsidR="00434F3D" w:rsidRDefault="00434F3D" w:rsidP="00720289">
      <w:pPr>
        <w:pStyle w:val="ListParagraph"/>
        <w:numPr>
          <w:ilvl w:val="0"/>
          <w:numId w:val="1"/>
        </w:numPr>
      </w:pPr>
      <w:r>
        <w:t>The VDE transmissions shall have a unique identity;</w:t>
      </w:r>
    </w:p>
    <w:p w:rsidR="00434F3D" w:rsidRDefault="00434F3D" w:rsidP="00720289">
      <w:pPr>
        <w:pStyle w:val="ListParagraph"/>
        <w:numPr>
          <w:ilvl w:val="0"/>
          <w:numId w:val="1"/>
        </w:numPr>
      </w:pPr>
      <w:r>
        <w:t xml:space="preserve">The duty cycle of any given VDE transmission shall respect AIS, ASM, and voice </w:t>
      </w:r>
      <w:proofErr w:type="spellStart"/>
      <w:r>
        <w:t>comms</w:t>
      </w:r>
      <w:proofErr w:type="spellEnd"/>
      <w:r>
        <w:t>;</w:t>
      </w:r>
    </w:p>
    <w:p w:rsidR="006F56A4" w:rsidRDefault="003D18A1" w:rsidP="00720289">
      <w:pPr>
        <w:pStyle w:val="ListParagraph"/>
        <w:numPr>
          <w:ilvl w:val="0"/>
          <w:numId w:val="1"/>
        </w:numPr>
      </w:pPr>
      <w:r>
        <w:t xml:space="preserve">It shall be possible to manage the capacity and use of the VDE channels </w:t>
      </w:r>
      <w:r w:rsidR="006F56A4">
        <w:t xml:space="preserve"> from shore side;</w:t>
      </w:r>
    </w:p>
    <w:p w:rsidR="006F56A4" w:rsidRDefault="006F56A4" w:rsidP="00720289">
      <w:pPr>
        <w:pStyle w:val="ListParagraph"/>
        <w:numPr>
          <w:ilvl w:val="0"/>
          <w:numId w:val="1"/>
        </w:numPr>
      </w:pPr>
      <w:r>
        <w:t xml:space="preserve">The VDE link shall support a </w:t>
      </w:r>
      <w:r w:rsidR="000F181C">
        <w:t>maximum</w:t>
      </w:r>
      <w:r>
        <w:t xml:space="preserve"> </w:t>
      </w:r>
      <w:r w:rsidR="000F181C">
        <w:t xml:space="preserve">control </w:t>
      </w:r>
      <w:r>
        <w:t xml:space="preserve">range </w:t>
      </w:r>
      <w:r w:rsidR="00F152BA">
        <w:t xml:space="preserve">of TBD with considerations for </w:t>
      </w:r>
      <w:r w:rsidR="00915AC2">
        <w:t>authentication;</w:t>
      </w:r>
    </w:p>
    <w:p w:rsidR="00F152BA" w:rsidRDefault="00F152BA" w:rsidP="00F152BA">
      <w:pPr>
        <w:pStyle w:val="ListParagraph"/>
        <w:numPr>
          <w:ilvl w:val="0"/>
          <w:numId w:val="1"/>
        </w:numPr>
      </w:pPr>
      <w:r>
        <w:t xml:space="preserve">The VDE link may </w:t>
      </w:r>
      <w:r w:rsidR="00915AC2">
        <w:t xml:space="preserve">support </w:t>
      </w:r>
      <w:r>
        <w:t xml:space="preserve"> a minimum</w:t>
      </w:r>
      <w:r w:rsidR="00915AC2">
        <w:t xml:space="preserve"> terrestrial </w:t>
      </w:r>
      <w:r>
        <w:t xml:space="preserve"> service range</w:t>
      </w:r>
      <w:r w:rsidR="00915AC2">
        <w:t xml:space="preserve"> within line of sight at a lower quality of service;</w:t>
      </w:r>
    </w:p>
    <w:p w:rsidR="00F152BA" w:rsidRDefault="00F152BA" w:rsidP="00720289">
      <w:pPr>
        <w:pStyle w:val="ListParagraph"/>
        <w:numPr>
          <w:ilvl w:val="0"/>
          <w:numId w:val="1"/>
        </w:numPr>
      </w:pPr>
    </w:p>
    <w:sectPr w:rsidR="00F152BA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0E2" w:rsidRDefault="00E560E2" w:rsidP="002C6C68">
      <w:pPr>
        <w:spacing w:after="0" w:line="240" w:lineRule="auto"/>
      </w:pPr>
      <w:r>
        <w:separator/>
      </w:r>
    </w:p>
  </w:endnote>
  <w:endnote w:type="continuationSeparator" w:id="0">
    <w:p w:rsidR="00E560E2" w:rsidRDefault="00E560E2" w:rsidP="002C6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0E2" w:rsidRDefault="00E560E2" w:rsidP="002C6C68">
      <w:pPr>
        <w:spacing w:after="0" w:line="240" w:lineRule="auto"/>
      </w:pPr>
      <w:r>
        <w:separator/>
      </w:r>
    </w:p>
  </w:footnote>
  <w:footnote w:type="continuationSeparator" w:id="0">
    <w:p w:rsidR="00E560E2" w:rsidRDefault="00E560E2" w:rsidP="002C6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83" w:rsidRDefault="00512C83">
    <w:pPr>
      <w:pStyle w:val="Header"/>
    </w:pPr>
    <w:r>
      <w:t>16. Oct.2014</w:t>
    </w:r>
    <w:r w:rsidR="00A83124">
      <w:tab/>
    </w:r>
    <w:r w:rsidR="00A83124">
      <w:tab/>
      <w:t>ENAV15-14.2.47</w:t>
    </w:r>
  </w:p>
  <w:p w:rsidR="002C6C68" w:rsidRPr="002C6C68" w:rsidRDefault="002C6C68" w:rsidP="002C6C6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11E0D"/>
    <w:multiLevelType w:val="hybridMultilevel"/>
    <w:tmpl w:val="AA564C04"/>
    <w:lvl w:ilvl="0" w:tplc="45E4AA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A13"/>
    <w:rsid w:val="0003567C"/>
    <w:rsid w:val="00077A13"/>
    <w:rsid w:val="00081C84"/>
    <w:rsid w:val="000A04E4"/>
    <w:rsid w:val="000A62F0"/>
    <w:rsid w:val="000B7B70"/>
    <w:rsid w:val="000F181C"/>
    <w:rsid w:val="001466DF"/>
    <w:rsid w:val="00146AB1"/>
    <w:rsid w:val="002336EF"/>
    <w:rsid w:val="00293AB2"/>
    <w:rsid w:val="002C6C68"/>
    <w:rsid w:val="002D7EBB"/>
    <w:rsid w:val="00353D24"/>
    <w:rsid w:val="003D18A1"/>
    <w:rsid w:val="00434F3D"/>
    <w:rsid w:val="004A5618"/>
    <w:rsid w:val="004F563A"/>
    <w:rsid w:val="00512C83"/>
    <w:rsid w:val="00565E6E"/>
    <w:rsid w:val="005815FE"/>
    <w:rsid w:val="006648DF"/>
    <w:rsid w:val="0066730F"/>
    <w:rsid w:val="0069167D"/>
    <w:rsid w:val="006C1082"/>
    <w:rsid w:val="006F56A4"/>
    <w:rsid w:val="0071220B"/>
    <w:rsid w:val="00720289"/>
    <w:rsid w:val="007A1401"/>
    <w:rsid w:val="008561DD"/>
    <w:rsid w:val="008B6D98"/>
    <w:rsid w:val="00915AC2"/>
    <w:rsid w:val="00922E38"/>
    <w:rsid w:val="009C4A07"/>
    <w:rsid w:val="009D600F"/>
    <w:rsid w:val="009F6EEA"/>
    <w:rsid w:val="00A15226"/>
    <w:rsid w:val="00A272C7"/>
    <w:rsid w:val="00A6729C"/>
    <w:rsid w:val="00A83124"/>
    <w:rsid w:val="00AD777F"/>
    <w:rsid w:val="00B06640"/>
    <w:rsid w:val="00B327B7"/>
    <w:rsid w:val="00B55504"/>
    <w:rsid w:val="00B7467F"/>
    <w:rsid w:val="00B9681D"/>
    <w:rsid w:val="00BC5B1E"/>
    <w:rsid w:val="00C4539D"/>
    <w:rsid w:val="00C57597"/>
    <w:rsid w:val="00CD501D"/>
    <w:rsid w:val="00D20EE3"/>
    <w:rsid w:val="00D413BA"/>
    <w:rsid w:val="00E24B29"/>
    <w:rsid w:val="00E40D6A"/>
    <w:rsid w:val="00E560E2"/>
    <w:rsid w:val="00ED70CB"/>
    <w:rsid w:val="00F152BA"/>
    <w:rsid w:val="00F452F1"/>
    <w:rsid w:val="00FC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A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6C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C68"/>
  </w:style>
  <w:style w:type="paragraph" w:styleId="Footer">
    <w:name w:val="footer"/>
    <w:basedOn w:val="Normal"/>
    <w:link w:val="FooterChar"/>
    <w:uiPriority w:val="99"/>
    <w:unhideWhenUsed/>
    <w:rsid w:val="002C6C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C68"/>
  </w:style>
  <w:style w:type="paragraph" w:styleId="BalloonText">
    <w:name w:val="Balloon Text"/>
    <w:basedOn w:val="Normal"/>
    <w:link w:val="BalloonTextChar"/>
    <w:uiPriority w:val="99"/>
    <w:semiHidden/>
    <w:unhideWhenUsed/>
    <w:rsid w:val="00A27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2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A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6C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C68"/>
  </w:style>
  <w:style w:type="paragraph" w:styleId="Footer">
    <w:name w:val="footer"/>
    <w:basedOn w:val="Normal"/>
    <w:link w:val="FooterChar"/>
    <w:uiPriority w:val="99"/>
    <w:unhideWhenUsed/>
    <w:rsid w:val="002C6C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C68"/>
  </w:style>
  <w:style w:type="paragraph" w:styleId="BalloonText">
    <w:name w:val="Balloon Text"/>
    <w:basedOn w:val="Normal"/>
    <w:link w:val="BalloonTextChar"/>
    <w:uiPriority w:val="99"/>
    <w:semiHidden/>
    <w:unhideWhenUsed/>
    <w:rsid w:val="00A27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2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Sjöfartsverket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Browning</dc:creator>
  <cp:lastModifiedBy>Seamus Doyle</cp:lastModifiedBy>
  <cp:revision>3</cp:revision>
  <dcterms:created xsi:type="dcterms:W3CDTF">2014-10-16T09:28:00Z</dcterms:created>
  <dcterms:modified xsi:type="dcterms:W3CDTF">2014-10-20T22:05:00Z</dcterms:modified>
</cp:coreProperties>
</file>